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61BF3783"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AA2185">
        <w:rPr>
          <w:rStyle w:val="Strong"/>
          <w:b/>
          <w:bCs w:val="0"/>
          <w:sz w:val="24"/>
          <w:szCs w:val="24"/>
        </w:rPr>
        <w:t>37-G002-24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38636505" w14:textId="35CFE11F" w:rsidR="00B52A14" w:rsidRPr="00E3215C"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854FB8" w:rsidRDefault="00DE3F38" w:rsidP="006E17EC">
            <w:pPr>
              <w:pStyle w:val="TableContents"/>
              <w:rPr>
                <w:rFonts w:asciiTheme="minorHAnsi" w:hAnsiTheme="minorHAnsi"/>
                <w:sz w:val="22"/>
                <w:szCs w:val="22"/>
                <w:lang w:eastAsia="en-US"/>
              </w:rPr>
            </w:pPr>
            <w:r w:rsidRPr="00854FB8">
              <w:rPr>
                <w:rFonts w:asciiTheme="minorHAnsi" w:hAnsiTheme="minorHAnsi"/>
                <w:sz w:val="22"/>
                <w:szCs w:val="22"/>
                <w:lang w:eastAsia="en-US"/>
              </w:rPr>
              <w:t xml:space="preserve">Firm/consortium’s experience and reputation </w:t>
            </w:r>
            <w:r w:rsidR="00B52A14" w:rsidRPr="00854FB8">
              <w:rPr>
                <w:rFonts w:asciiTheme="minorHAnsi" w:hAnsiTheme="minorHAnsi"/>
                <w:sz w:val="22"/>
                <w:szCs w:val="22"/>
                <w:lang w:eastAsia="en-US"/>
              </w:rPr>
              <w:t>with</w:t>
            </w:r>
            <w:r w:rsidRPr="00854FB8">
              <w:rPr>
                <w:rFonts w:asciiTheme="minorHAnsi" w:hAnsiTheme="minorHAnsi"/>
                <w:sz w:val="22"/>
                <w:szCs w:val="22"/>
                <w:lang w:eastAsia="en-US"/>
              </w:rPr>
              <w:t xml:space="preserve"> similar </w:t>
            </w:r>
            <w:r w:rsidR="00AD3DBB" w:rsidRPr="00854FB8">
              <w:rPr>
                <w:rFonts w:asciiTheme="minorHAnsi" w:hAnsiTheme="minorHAnsi"/>
                <w:sz w:val="22"/>
                <w:szCs w:val="22"/>
                <w:lang w:eastAsia="en-US"/>
              </w:rPr>
              <w:t>supply of Goods</w:t>
            </w:r>
          </w:p>
        </w:tc>
        <w:tc>
          <w:tcPr>
            <w:tcW w:w="5367" w:type="dxa"/>
            <w:shd w:val="clear" w:color="auto" w:fill="auto"/>
          </w:tcPr>
          <w:p w14:paraId="03807B71" w14:textId="77777777" w:rsidR="006E17EC" w:rsidRDefault="00854FB8" w:rsidP="005B38E4">
            <w:pPr>
              <w:pStyle w:val="TableContents"/>
              <w:numPr>
                <w:ilvl w:val="0"/>
                <w:numId w:val="3"/>
              </w:numPr>
              <w:rPr>
                <w:rFonts w:asciiTheme="minorHAnsi" w:hAnsiTheme="minorHAnsi"/>
                <w:sz w:val="22"/>
                <w:szCs w:val="22"/>
              </w:rPr>
            </w:pPr>
            <w:r>
              <w:rPr>
                <w:rFonts w:asciiTheme="minorHAnsi" w:hAnsiTheme="minorHAnsi"/>
                <w:sz w:val="22"/>
                <w:szCs w:val="22"/>
              </w:rPr>
              <w:t xml:space="preserve">2 references </w:t>
            </w:r>
          </w:p>
          <w:p w14:paraId="4FE9CC84" w14:textId="77777777" w:rsidR="006470ED" w:rsidRDefault="00BE216E" w:rsidP="005B38E4">
            <w:pPr>
              <w:pStyle w:val="TableContents"/>
              <w:numPr>
                <w:ilvl w:val="0"/>
                <w:numId w:val="3"/>
              </w:numPr>
              <w:rPr>
                <w:rFonts w:asciiTheme="minorHAnsi" w:hAnsiTheme="minorHAnsi"/>
                <w:sz w:val="22"/>
                <w:szCs w:val="22"/>
              </w:rPr>
            </w:pPr>
            <w:r>
              <w:rPr>
                <w:rFonts w:asciiTheme="minorHAnsi" w:hAnsiTheme="minorHAnsi"/>
                <w:sz w:val="22"/>
                <w:szCs w:val="22"/>
              </w:rPr>
              <w:t xml:space="preserve">Must have a license </w:t>
            </w:r>
            <w:r w:rsidR="001F5E4B">
              <w:rPr>
                <w:rFonts w:asciiTheme="minorHAnsi" w:hAnsiTheme="minorHAnsi"/>
                <w:sz w:val="22"/>
                <w:szCs w:val="22"/>
              </w:rPr>
              <w:t xml:space="preserve">from Island Council and a MTCIC certified business </w:t>
            </w:r>
            <w:r w:rsidR="00322A99">
              <w:rPr>
                <w:rFonts w:asciiTheme="minorHAnsi" w:hAnsiTheme="minorHAnsi"/>
                <w:sz w:val="22"/>
                <w:szCs w:val="22"/>
              </w:rPr>
              <w:t>registration</w:t>
            </w:r>
          </w:p>
          <w:p w14:paraId="3ADDF29E" w14:textId="009151C5" w:rsidR="00D249C2" w:rsidRPr="00854FB8" w:rsidRDefault="00D249C2" w:rsidP="005B38E4">
            <w:pPr>
              <w:pStyle w:val="TableContents"/>
              <w:numPr>
                <w:ilvl w:val="0"/>
                <w:numId w:val="3"/>
              </w:numPr>
              <w:rPr>
                <w:rFonts w:asciiTheme="minorHAnsi" w:hAnsiTheme="minorHAnsi"/>
                <w:sz w:val="22"/>
                <w:szCs w:val="22"/>
              </w:rPr>
            </w:pPr>
            <w:r>
              <w:rPr>
                <w:rFonts w:asciiTheme="minorHAnsi" w:hAnsiTheme="minorHAnsi"/>
                <w:sz w:val="22"/>
                <w:szCs w:val="22"/>
              </w:rPr>
              <w:t>Must be com</w:t>
            </w:r>
            <w:r w:rsidR="0061495D">
              <w:rPr>
                <w:rFonts w:asciiTheme="minorHAnsi" w:hAnsiTheme="minorHAnsi"/>
                <w:sz w:val="22"/>
                <w:szCs w:val="22"/>
              </w:rPr>
              <w:t>pliant to tax policies and regulations</w:t>
            </w:r>
          </w:p>
        </w:tc>
        <w:tc>
          <w:tcPr>
            <w:tcW w:w="1360" w:type="dxa"/>
            <w:shd w:val="clear" w:color="auto" w:fill="auto"/>
            <w:vAlign w:val="center"/>
          </w:tcPr>
          <w:p w14:paraId="6FB170A3" w14:textId="1767A634" w:rsidR="006E17EC" w:rsidRPr="00854FB8" w:rsidRDefault="00ED46F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854FB8" w:rsidRDefault="00AD3DBB" w:rsidP="006E17EC">
            <w:pPr>
              <w:pStyle w:val="TableContents"/>
              <w:rPr>
                <w:rFonts w:asciiTheme="minorHAnsi" w:hAnsiTheme="minorHAnsi"/>
                <w:sz w:val="22"/>
                <w:szCs w:val="22"/>
                <w:lang w:eastAsia="en-US"/>
              </w:rPr>
            </w:pPr>
            <w:r w:rsidRPr="00854FB8">
              <w:rPr>
                <w:rFonts w:asciiTheme="minorHAnsi" w:hAnsiTheme="minorHAnsi"/>
                <w:sz w:val="22"/>
                <w:szCs w:val="22"/>
                <w:lang w:eastAsia="en-US"/>
              </w:rPr>
              <w:t>Delivery time</w:t>
            </w:r>
          </w:p>
        </w:tc>
        <w:tc>
          <w:tcPr>
            <w:tcW w:w="5367" w:type="dxa"/>
            <w:shd w:val="clear" w:color="auto" w:fill="auto"/>
          </w:tcPr>
          <w:p w14:paraId="4BA71FA2" w14:textId="2C051F66" w:rsidR="006E17EC" w:rsidRPr="00854FB8" w:rsidRDefault="009001B6" w:rsidP="001D3BEC">
            <w:pPr>
              <w:pStyle w:val="TableContents"/>
              <w:numPr>
                <w:ilvl w:val="0"/>
                <w:numId w:val="4"/>
              </w:numPr>
              <w:rPr>
                <w:rFonts w:asciiTheme="minorHAnsi" w:hAnsiTheme="minorHAnsi"/>
                <w:sz w:val="22"/>
                <w:szCs w:val="22"/>
              </w:rPr>
            </w:pPr>
            <w:r>
              <w:rPr>
                <w:rFonts w:asciiTheme="minorHAnsi" w:hAnsiTheme="minorHAnsi"/>
                <w:sz w:val="22"/>
                <w:szCs w:val="22"/>
              </w:rPr>
              <w:t>2 days (Item must be available with the supplier)</w:t>
            </w:r>
          </w:p>
        </w:tc>
        <w:tc>
          <w:tcPr>
            <w:tcW w:w="1360" w:type="dxa"/>
            <w:shd w:val="clear" w:color="auto" w:fill="auto"/>
            <w:vAlign w:val="center"/>
          </w:tcPr>
          <w:p w14:paraId="657554B4" w14:textId="3CF84679" w:rsidR="006E17EC" w:rsidRPr="00854FB8" w:rsidRDefault="00984EA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DF2302" w14:paraId="7395E14D" w14:textId="77777777" w:rsidTr="006E17EC">
        <w:trPr>
          <w:cantSplit/>
          <w:tblHeader/>
        </w:trPr>
        <w:tc>
          <w:tcPr>
            <w:tcW w:w="2430" w:type="dxa"/>
            <w:shd w:val="clear" w:color="auto" w:fill="auto"/>
            <w:vAlign w:val="center"/>
          </w:tcPr>
          <w:p w14:paraId="58A5C5B6" w14:textId="313E9F8D" w:rsidR="006E17EC" w:rsidRPr="00854FB8" w:rsidRDefault="009001B6" w:rsidP="006E17EC">
            <w:pPr>
              <w:pStyle w:val="TableContents"/>
              <w:rPr>
                <w:rFonts w:asciiTheme="minorHAnsi" w:hAnsiTheme="minorHAnsi"/>
                <w:sz w:val="22"/>
                <w:szCs w:val="22"/>
                <w:lang w:eastAsia="en-US"/>
              </w:rPr>
            </w:pPr>
            <w:r>
              <w:rPr>
                <w:rFonts w:asciiTheme="minorHAnsi" w:hAnsiTheme="minorHAnsi"/>
                <w:sz w:val="22"/>
                <w:szCs w:val="22"/>
                <w:lang w:eastAsia="en-US"/>
              </w:rPr>
              <w:t>Specification</w:t>
            </w:r>
            <w:r w:rsidR="00186335">
              <w:rPr>
                <w:rFonts w:asciiTheme="minorHAnsi" w:hAnsiTheme="minorHAnsi"/>
                <w:sz w:val="22"/>
                <w:szCs w:val="22"/>
                <w:lang w:eastAsia="en-US"/>
              </w:rPr>
              <w:t xml:space="preserve">: A detailed </w:t>
            </w:r>
            <w:r w:rsidR="00C9196C">
              <w:rPr>
                <w:rFonts w:asciiTheme="minorHAnsi" w:hAnsiTheme="minorHAnsi"/>
                <w:sz w:val="22"/>
                <w:szCs w:val="22"/>
                <w:lang w:eastAsia="en-US"/>
              </w:rPr>
              <w:t>vehicle specification is needed.</w:t>
            </w:r>
          </w:p>
        </w:tc>
        <w:tc>
          <w:tcPr>
            <w:tcW w:w="5367" w:type="dxa"/>
            <w:shd w:val="clear" w:color="auto" w:fill="auto"/>
          </w:tcPr>
          <w:p w14:paraId="661761CB" w14:textId="77777777" w:rsidR="006E17EC" w:rsidRDefault="00780185" w:rsidP="00635A59">
            <w:pPr>
              <w:pStyle w:val="TableContents"/>
              <w:numPr>
                <w:ilvl w:val="0"/>
                <w:numId w:val="5"/>
              </w:numPr>
              <w:rPr>
                <w:rFonts w:asciiTheme="minorHAnsi" w:hAnsiTheme="minorHAnsi"/>
                <w:sz w:val="22"/>
                <w:szCs w:val="22"/>
              </w:rPr>
            </w:pPr>
            <w:r>
              <w:rPr>
                <w:rFonts w:asciiTheme="minorHAnsi" w:hAnsiTheme="minorHAnsi"/>
                <w:sz w:val="22"/>
                <w:szCs w:val="22"/>
              </w:rPr>
              <w:t>16 seater</w:t>
            </w:r>
          </w:p>
          <w:p w14:paraId="760AC6CD" w14:textId="77777777" w:rsidR="00780185" w:rsidRDefault="00780185" w:rsidP="00635A59">
            <w:pPr>
              <w:pStyle w:val="TableContents"/>
              <w:numPr>
                <w:ilvl w:val="0"/>
                <w:numId w:val="5"/>
              </w:numPr>
              <w:rPr>
                <w:rFonts w:asciiTheme="minorHAnsi" w:hAnsiTheme="minorHAnsi"/>
                <w:sz w:val="22"/>
                <w:szCs w:val="22"/>
              </w:rPr>
            </w:pPr>
            <w:r>
              <w:rPr>
                <w:rFonts w:asciiTheme="minorHAnsi" w:hAnsiTheme="minorHAnsi"/>
                <w:sz w:val="22"/>
                <w:szCs w:val="22"/>
              </w:rPr>
              <w:t>Manual</w:t>
            </w:r>
          </w:p>
          <w:p w14:paraId="42693CC4" w14:textId="77777777" w:rsidR="00780185" w:rsidRDefault="000D7CDD" w:rsidP="00635A59">
            <w:pPr>
              <w:pStyle w:val="TableContents"/>
              <w:numPr>
                <w:ilvl w:val="0"/>
                <w:numId w:val="5"/>
              </w:numPr>
              <w:rPr>
                <w:rFonts w:asciiTheme="minorHAnsi" w:hAnsiTheme="minorHAnsi"/>
                <w:sz w:val="22"/>
                <w:szCs w:val="22"/>
              </w:rPr>
            </w:pPr>
            <w:r>
              <w:rPr>
                <w:rFonts w:asciiTheme="minorHAnsi" w:hAnsiTheme="minorHAnsi"/>
                <w:sz w:val="22"/>
                <w:szCs w:val="22"/>
              </w:rPr>
              <w:t>Mostly prefer Toyota manufacturer</w:t>
            </w:r>
          </w:p>
          <w:p w14:paraId="23A8F695" w14:textId="09B32E12" w:rsidR="003A3AA3" w:rsidRPr="00854FB8" w:rsidRDefault="00B60708" w:rsidP="00635A59">
            <w:pPr>
              <w:pStyle w:val="TableContents"/>
              <w:numPr>
                <w:ilvl w:val="0"/>
                <w:numId w:val="5"/>
              </w:numPr>
              <w:rPr>
                <w:rFonts w:asciiTheme="minorHAnsi" w:hAnsiTheme="minorHAnsi"/>
                <w:sz w:val="22"/>
                <w:szCs w:val="22"/>
              </w:rPr>
            </w:pPr>
            <w:r>
              <w:rPr>
                <w:rFonts w:asciiTheme="minorHAnsi" w:hAnsiTheme="minorHAnsi"/>
                <w:sz w:val="22"/>
                <w:szCs w:val="22"/>
              </w:rPr>
              <w:t xml:space="preserve">Provide </w:t>
            </w:r>
            <w:r w:rsidR="00C9196C">
              <w:rPr>
                <w:rFonts w:asciiTheme="minorHAnsi" w:hAnsiTheme="minorHAnsi"/>
                <w:sz w:val="22"/>
                <w:szCs w:val="22"/>
              </w:rPr>
              <w:t>image specifications</w:t>
            </w:r>
          </w:p>
        </w:tc>
        <w:tc>
          <w:tcPr>
            <w:tcW w:w="1360" w:type="dxa"/>
            <w:shd w:val="clear" w:color="auto" w:fill="auto"/>
            <w:vAlign w:val="center"/>
          </w:tcPr>
          <w:p w14:paraId="240875A4" w14:textId="1EDCD1FF" w:rsidR="006E17EC" w:rsidRPr="00854FB8" w:rsidRDefault="00984EA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35</w:t>
            </w:r>
          </w:p>
        </w:tc>
      </w:tr>
      <w:tr w:rsidR="006E17EC" w:rsidRPr="00DF2302" w14:paraId="59453870" w14:textId="77777777" w:rsidTr="006E17EC">
        <w:trPr>
          <w:cantSplit/>
          <w:tblHeader/>
        </w:trPr>
        <w:tc>
          <w:tcPr>
            <w:tcW w:w="2430" w:type="dxa"/>
            <w:shd w:val="clear" w:color="auto" w:fill="auto"/>
            <w:vAlign w:val="center"/>
          </w:tcPr>
          <w:p w14:paraId="57F1472D" w14:textId="1585737A" w:rsidR="006E17EC" w:rsidRPr="00854FB8" w:rsidRDefault="00984EA0"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 xml:space="preserve">Warranty </w:t>
            </w:r>
            <w:r w:rsidR="004B7B90">
              <w:rPr>
                <w:rFonts w:asciiTheme="minorHAnsi" w:hAnsiTheme="minorHAnsi"/>
                <w:sz w:val="22"/>
                <w:szCs w:val="22"/>
                <w:lang w:eastAsia="en-US"/>
              </w:rPr>
              <w:t>and spare</w:t>
            </w:r>
            <w:r w:rsidR="002D33AC">
              <w:rPr>
                <w:rFonts w:asciiTheme="minorHAnsi" w:hAnsiTheme="minorHAnsi"/>
                <w:sz w:val="22"/>
                <w:szCs w:val="22"/>
                <w:lang w:eastAsia="en-US"/>
              </w:rPr>
              <w:t>-</w:t>
            </w:r>
            <w:r w:rsidR="004B7B90">
              <w:rPr>
                <w:rFonts w:asciiTheme="minorHAnsi" w:hAnsiTheme="minorHAnsi"/>
                <w:sz w:val="22"/>
                <w:szCs w:val="22"/>
                <w:lang w:eastAsia="en-US"/>
              </w:rPr>
              <w:t>parts</w:t>
            </w:r>
          </w:p>
        </w:tc>
        <w:tc>
          <w:tcPr>
            <w:tcW w:w="5367" w:type="dxa"/>
            <w:shd w:val="clear" w:color="auto" w:fill="auto"/>
          </w:tcPr>
          <w:p w14:paraId="54FC3205" w14:textId="77777777" w:rsidR="006E17EC" w:rsidRDefault="002769EC" w:rsidP="001D3BE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24 months warranty</w:t>
            </w:r>
          </w:p>
          <w:p w14:paraId="375ED5B7" w14:textId="360DCFBF" w:rsidR="004B7B90" w:rsidRPr="00854FB8" w:rsidRDefault="004B7B90" w:rsidP="001D3BE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Spare-part for vehicle must be available</w:t>
            </w:r>
            <w:r w:rsidR="00416F39">
              <w:rPr>
                <w:rFonts w:asciiTheme="minorHAnsi" w:eastAsiaTheme="minorEastAsia" w:hAnsiTheme="minorHAnsi"/>
                <w:color w:val="000000"/>
                <w:sz w:val="22"/>
                <w:lang w:val="en-GB"/>
              </w:rPr>
              <w:t xml:space="preserve"> on the island</w:t>
            </w:r>
          </w:p>
        </w:tc>
        <w:tc>
          <w:tcPr>
            <w:tcW w:w="1360" w:type="dxa"/>
            <w:shd w:val="clear" w:color="auto" w:fill="auto"/>
            <w:vAlign w:val="center"/>
          </w:tcPr>
          <w:p w14:paraId="4C399CE7" w14:textId="24AC5750" w:rsidR="006E17EC" w:rsidRPr="00854FB8" w:rsidRDefault="002769E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15</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lastRenderedPageBreak/>
        <w:t>E = (ts * tw) + (</w:t>
      </w:r>
      <w:ins w:id="16" w:author="Sven Erik" w:date="2020-08-26T15:40:00Z">
        <w:r w:rsidR="00B57649">
          <w:rPr>
            <w:rFonts w:ascii="Calibri" w:hAnsi="Calibri"/>
            <w:b/>
            <w:lang w:val="en-GB"/>
          </w:rPr>
          <w:t>(</w:t>
        </w:r>
      </w:ins>
      <w:r w:rsidRPr="00DF2302">
        <w:rPr>
          <w:rFonts w:ascii="Calibri" w:hAnsi="Calibri"/>
          <w:b/>
          <w:lang w:val="en-GB"/>
        </w:rPr>
        <w:t>tc / lc</w:t>
      </w:r>
      <w:ins w:id="17" w:author="Sven Erik" w:date="2020-08-26T15:40:00Z">
        <w:r w:rsidR="00B57649">
          <w:rPr>
            <w:rFonts w:ascii="Calibri" w:hAnsi="Calibri"/>
            <w:b/>
            <w:lang w:val="en-GB"/>
          </w:rPr>
          <w:t xml:space="preserve">) * </w:t>
        </w:r>
      </w:ins>
      <w:ins w:id="18"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ins w:id="21"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73D8E9" w14:textId="77777777" w:rsidR="002B17AA" w:rsidRDefault="002B17AA">
      <w:r>
        <w:separator/>
      </w:r>
    </w:p>
  </w:endnote>
  <w:endnote w:type="continuationSeparator" w:id="0">
    <w:p w14:paraId="59989255" w14:textId="77777777" w:rsidR="002B17AA" w:rsidRDefault="002B1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71CEEDD9" w:rsidR="00D15CF2" w:rsidRDefault="004878F3" w:rsidP="004878F3">
    <w:pPr>
      <w:pStyle w:val="Footer"/>
    </w:pPr>
    <w:r>
      <w:fldChar w:fldCharType="begin"/>
    </w:r>
    <w:r>
      <w:instrText xml:space="preserve"> DATE \@ "yyyy-MM-dd" </w:instrText>
    </w:r>
    <w:r>
      <w:fldChar w:fldCharType="separate"/>
    </w:r>
    <w:r w:rsidR="00E3215C">
      <w:rPr>
        <w:noProof/>
      </w:rPr>
      <w:t>2024-08-06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416D24" w14:textId="77777777" w:rsidR="002B17AA" w:rsidRDefault="002B17AA">
      <w:r>
        <w:separator/>
      </w:r>
    </w:p>
  </w:footnote>
  <w:footnote w:type="continuationSeparator" w:id="0">
    <w:p w14:paraId="3DA0A04F" w14:textId="77777777" w:rsidR="002B17AA" w:rsidRDefault="002B17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66D6" w14:textId="26BEA0AD"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914318617">
    <w:abstractNumId w:val="2"/>
  </w:num>
  <w:num w:numId="2" w16cid:durableId="1317956421">
    <w:abstractNumId w:val="7"/>
  </w:num>
  <w:num w:numId="3" w16cid:durableId="342128493">
    <w:abstractNumId w:val="6"/>
  </w:num>
  <w:num w:numId="4" w16cid:durableId="956716031">
    <w:abstractNumId w:val="5"/>
  </w:num>
  <w:num w:numId="5" w16cid:durableId="212162989">
    <w:abstractNumId w:val="0"/>
  </w:num>
  <w:num w:numId="6" w16cid:durableId="1477449043">
    <w:abstractNumId w:val="4"/>
  </w:num>
  <w:num w:numId="7" w16cid:durableId="1566186493">
    <w:abstractNumId w:val="1"/>
  </w:num>
  <w:num w:numId="8" w16cid:durableId="944456466">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28F3"/>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D7CDD"/>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335"/>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E4B"/>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9EC"/>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7A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3AC"/>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99"/>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3AA3"/>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16F39"/>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7FF"/>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B90"/>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514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495D"/>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70E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2239"/>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3DB"/>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0C4E"/>
    <w:rsid w:val="00742E7F"/>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0185"/>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4FB8"/>
    <w:rsid w:val="00856DE6"/>
    <w:rsid w:val="0085759C"/>
    <w:rsid w:val="008579AD"/>
    <w:rsid w:val="00862F60"/>
    <w:rsid w:val="00863C7F"/>
    <w:rsid w:val="00863D14"/>
    <w:rsid w:val="008642F9"/>
    <w:rsid w:val="00865FBB"/>
    <w:rsid w:val="00866B31"/>
    <w:rsid w:val="00874EE7"/>
    <w:rsid w:val="0087507D"/>
    <w:rsid w:val="00875973"/>
    <w:rsid w:val="00876100"/>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01B6"/>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84EA0"/>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5BB6"/>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185"/>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0708"/>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16E"/>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196C"/>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24766"/>
    <w:rsid w:val="00D249C2"/>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25FE"/>
    <w:rsid w:val="00DA30AB"/>
    <w:rsid w:val="00DA3113"/>
    <w:rsid w:val="00DA3531"/>
    <w:rsid w:val="00DA4A3E"/>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215C"/>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46F8"/>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5AE1"/>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CBC"/>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775</Words>
  <Characters>4423</Characters>
  <Application>Microsoft Office Word</Application>
  <DocSecurity>0</DocSecurity>
  <Lines>36</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5188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AS</cp:lastModifiedBy>
  <cp:revision>2</cp:revision>
  <cp:lastPrinted>2016-10-18T02:57:00Z</cp:lastPrinted>
  <dcterms:created xsi:type="dcterms:W3CDTF">2024-08-05T22:11:00Z</dcterms:created>
  <dcterms:modified xsi:type="dcterms:W3CDTF">2024-08-05T22:11:00Z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